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011C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Pr="008A1FE4">
        <w:rPr>
          <w:rFonts w:ascii="Arial" w:hAnsi="Arial" w:cs="Arial"/>
          <w:b/>
          <w:bCs/>
        </w:rPr>
        <w:t xml:space="preserve">NEXO II </w:t>
      </w:r>
    </w:p>
    <w:p w14:paraId="292257A1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258887C4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  <w:bCs/>
        </w:rPr>
      </w:pPr>
      <w:r w:rsidRPr="008A1FE4">
        <w:rPr>
          <w:rFonts w:ascii="Arial" w:hAnsi="Arial" w:cs="Arial"/>
          <w:b/>
          <w:bCs/>
        </w:rPr>
        <w:t>CRITÉRIOS DE AVALIAÇÃO DO(A) ORIENTADOR(A)</w:t>
      </w:r>
    </w:p>
    <w:p w14:paraId="01CD4099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</w:rPr>
      </w:pPr>
      <w:r w:rsidRPr="008A1FE4">
        <w:rPr>
          <w:rFonts w:ascii="Arial" w:hAnsi="Arial" w:cs="Arial"/>
        </w:rPr>
        <w:t>Formulário para Autoavaliação de Produção Tecnológica</w:t>
      </w:r>
      <w:r>
        <w:rPr>
          <w:rFonts w:ascii="Arial" w:hAnsi="Arial" w:cs="Arial"/>
        </w:rPr>
        <w:t xml:space="preserve"> e Científica</w:t>
      </w:r>
      <w:r w:rsidRPr="008A1FE4">
        <w:rPr>
          <w:rFonts w:ascii="Arial" w:hAnsi="Arial" w:cs="Arial"/>
        </w:rPr>
        <w:t xml:space="preserve"> – Proponente</w:t>
      </w:r>
    </w:p>
    <w:p w14:paraId="3A33F19E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</w:rPr>
      </w:pPr>
    </w:p>
    <w:tbl>
      <w:tblPr>
        <w:tblW w:w="91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701"/>
        <w:gridCol w:w="1418"/>
        <w:gridCol w:w="1472"/>
        <w:tblGridChange w:id="0">
          <w:tblGrid>
            <w:gridCol w:w="5"/>
            <w:gridCol w:w="4526"/>
            <w:gridCol w:w="5"/>
            <w:gridCol w:w="1696"/>
            <w:gridCol w:w="5"/>
            <w:gridCol w:w="1413"/>
            <w:gridCol w:w="5"/>
            <w:gridCol w:w="1467"/>
            <w:gridCol w:w="5"/>
          </w:tblGrid>
        </w:tblGridChange>
      </w:tblGrid>
      <w:tr w:rsidR="00527E7D" w:rsidRPr="008A1FE4" w14:paraId="36F0A04B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118A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hAnsi="Arial" w:cs="Arial"/>
                <w:b/>
                <w:bCs/>
                <w:color w:val="000000"/>
              </w:rPr>
              <w:t>FORMAÇÃO ACADÊMICA E TECNOLÓGICA NOS ÚLTIMOS 5 ANOS (A PARTIR DE 2020)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D57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hAnsi="Arial" w:cs="Arial"/>
                <w:b/>
                <w:bCs/>
                <w:color w:val="00000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50E14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CE9DDCD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A1FE4">
              <w:rPr>
                <w:rFonts w:ascii="Arial" w:hAnsi="Arial" w:cs="Arial"/>
                <w:b/>
                <w:bCs/>
                <w:color w:val="000000"/>
              </w:rPr>
              <w:t xml:space="preserve">Quantidade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AE5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19A3AB5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A1FE4">
              <w:rPr>
                <w:rFonts w:ascii="Arial" w:hAnsi="Arial" w:cs="Arial"/>
                <w:b/>
                <w:bCs/>
                <w:color w:val="000000"/>
              </w:rPr>
              <w:t>Total</w:t>
            </w:r>
          </w:p>
        </w:tc>
      </w:tr>
      <w:tr w:rsidR="00527E7D" w:rsidRPr="008A1FE4" w14:paraId="4B5AD763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2181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Pós-Doutorado, independente do ano de realização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(Máximo 10 Pontos)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3DE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FEAA2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44A2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729AAB63" w14:textId="77777777" w:rsidTr="008B66A7">
        <w:trPr>
          <w:trHeight w:val="66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D750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Bolsista de Produtividade em Desenvolvimento Tecnológico (DT) ou de Produtividade em Pesquisa (PQ) do CNPq - Nível 1 (vigente)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1CE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BF26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535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21C15BFC" w14:textId="77777777" w:rsidTr="008B66A7">
        <w:trPr>
          <w:trHeight w:val="6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F34C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Bolsista de Produtividade em Desenvolvimento Tecnológico (DT) ou de Produtividade em Pesquisa (PQ) do CNPq - Nível 2 (vigente)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67AD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5331D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C27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62FC6661" w14:textId="77777777" w:rsidTr="008B66A7">
        <w:trPr>
          <w:trHeight w:val="66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A7E5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Curso de Formação em Propriedade Industrial (INPI, OMPI, etc.) por curso, independente do ano de realização -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Mínimo 20 horas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AB6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F2C2A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255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5DF45C7D" w14:textId="77777777" w:rsidTr="008B66A7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07F09246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PRODUÇÃO TECNOLÓGICA NOS ÚLTIMOS 5 ANOS (A PARTIR DE 2020)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332844A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2ADE5724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2EC1DAD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527E7D" w:rsidRPr="008A1FE4" w14:paraId="0152BA59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1C14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Patente aceita (Será considerado a data de aprovação)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D79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EDCF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8172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0ACD9BD1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AA31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Depósito de pedido de patente de invenção e modelo de utilidade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0D0B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B22BD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F1CA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0083E523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54B4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Registro de Programa de Computador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4492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08450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9A80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08059124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31E1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Registro de Desenho Industrial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5E1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FACB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DAE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2BBAA4C6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B9CA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Registro de Marca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5E90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18E88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D78A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30A7F748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F907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Registro de Cultivar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44C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77754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BBD7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648DB5FC" w14:textId="77777777" w:rsidTr="008B66A7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36C64645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PRODUÇÃO CIENTÍFICA NOS ÚLTIMOS 5 ANOS (A PARTIR DE 2020)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6F8298F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0033E62D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6211EBB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527E7D" w:rsidRPr="008A1FE4" w14:paraId="0AF7D14F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643B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Artigo publicado em periódico ou congresso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 </w:t>
            </w:r>
            <w:proofErr w:type="spellStart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Qualis</w:t>
            </w:r>
            <w:proofErr w:type="spellEnd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038D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2031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DB5B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7C6FBC9C" w14:textId="77777777" w:rsidTr="008B66A7">
        <w:tblPrEx>
          <w:tblW w:w="9122" w:type="dxa"/>
          <w:tblCellMar>
            <w:left w:w="70" w:type="dxa"/>
            <w:right w:w="70" w:type="dxa"/>
          </w:tblCellMar>
          <w:tblPrExChange w:id="1" w:author="US" w:date="2025-10-20T16:21:00Z">
            <w:tblPrEx>
              <w:tblW w:w="9122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40"/>
          <w:trPrChange w:id="2" w:author="US" w:date="2025-10-20T16:21:00Z">
            <w:trPr>
              <w:gridAfter w:val="0"/>
              <w:trHeight w:val="540"/>
            </w:trPr>
          </w:trPrChange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3" w:author="US" w:date="2025-10-20T16:21:00Z">
              <w:tcPr>
                <w:tcW w:w="4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256D5C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Artigo publicado em periódico ou congresso com </w:t>
            </w:r>
            <w:proofErr w:type="spellStart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Qualis</w:t>
            </w:r>
            <w:proofErr w:type="spellEnd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4" w:author="US" w:date="2025-10-20T16:21:00Z">
              <w:tcPr>
                <w:tcW w:w="170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6E152F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PrChange w:id="5" w:author="US" w:date="2025-10-20T16:21:00Z">
              <w:tcPr>
                <w:tcW w:w="141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D3844D0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" w:author="US" w:date="2025-10-20T16:21:00Z">
              <w:tcPr>
                <w:tcW w:w="147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2B4C82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3A305237" w14:textId="77777777" w:rsidTr="008B66A7">
        <w:tblPrEx>
          <w:tblW w:w="9122" w:type="dxa"/>
          <w:tblCellMar>
            <w:left w:w="70" w:type="dxa"/>
            <w:right w:w="70" w:type="dxa"/>
          </w:tblCellMar>
          <w:tblPrExChange w:id="7" w:author="US" w:date="2025-10-20T16:21:00Z">
            <w:tblPrEx>
              <w:tblW w:w="9122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40"/>
          <w:trPrChange w:id="8" w:author="US" w:date="2025-10-20T16:21:00Z">
            <w:trPr>
              <w:gridAfter w:val="0"/>
              <w:trHeight w:val="540"/>
            </w:trPr>
          </w:trPrChange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9" w:author="US" w:date="2025-10-20T16:21:00Z">
              <w:tcPr>
                <w:tcW w:w="4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5A3A634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lastRenderedPageBreak/>
              <w:t xml:space="preserve">Artigo publicado em periódico ou congresso com </w:t>
            </w:r>
            <w:proofErr w:type="spellStart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Qualis</w:t>
            </w:r>
            <w:proofErr w:type="spellEnd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A3 e A4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" w:author="US" w:date="2025-10-20T16:21:00Z">
              <w:tcPr>
                <w:tcW w:w="170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22C0AB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PrChange w:id="11" w:author="US" w:date="2025-10-20T16:21:00Z">
              <w:tcPr>
                <w:tcW w:w="141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EA39838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" w:author="US" w:date="2025-10-20T16:21:00Z">
              <w:tcPr>
                <w:tcW w:w="147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5138DB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634B2021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C50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Artigo publicado em periódico ou congresso com </w:t>
            </w:r>
            <w:proofErr w:type="spellStart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Qualis</w:t>
            </w:r>
            <w:proofErr w:type="spellEnd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B1 e B2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0C14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92E3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AA6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1662B8B3" w14:textId="77777777" w:rsidTr="008B66A7">
        <w:trPr>
          <w:trHeight w:val="6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8A79" w14:textId="77777777" w:rsidR="00527E7D" w:rsidRPr="008A1FE4" w:rsidRDefault="00527E7D" w:rsidP="008B66A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Artigo publicado em periódico ou congresso com </w:t>
            </w:r>
            <w:proofErr w:type="spellStart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Qualis</w:t>
            </w:r>
            <w:proofErr w:type="spellEnd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B3 e B4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20CB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BE79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19A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1F4A89A3" w14:textId="77777777" w:rsidTr="008B66A7">
        <w:trPr>
          <w:trHeight w:val="6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5D01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Artigo publicado em periódico ou congresso com </w:t>
            </w:r>
            <w:proofErr w:type="spellStart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Qualis</w:t>
            </w:r>
            <w:proofErr w:type="spellEnd"/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CF20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6B758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9810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1F8C1828" w14:textId="77777777" w:rsidTr="008B66A7">
        <w:trPr>
          <w:trHeight w:val="55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F44E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Coordenação de Projeto de Inovação (Com Financiamento)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0FC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C3A87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179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0E0D54CF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8C9F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A1FE4">
              <w:rPr>
                <w:rFonts w:ascii="Arial" w:eastAsia="Times New Roman" w:hAnsi="Arial" w:cs="Arial"/>
              </w:rPr>
              <w:t>Coordenação de Projeto de Pesquisa (Com Financiamento)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A4A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B5BE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9B5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7B6F4B4A" w14:textId="77777777" w:rsidTr="008B66A7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307B4FA2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FORMAÇÃO DE RECURSOS HUMANOS E MAGISTÉRIO NOS ÚLTIMOS 5 ANOS (A PARTIR DE 2020)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05AAC9C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040C900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70FED647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527E7D" w:rsidRPr="008A1FE4" w14:paraId="0A4C7B86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4C7E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Tese de Doutorado orientada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(concluída)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6C4C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65017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49D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34069AA8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82FF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Dissertação de Mestrado orientada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(concluída)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36C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AFE0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F6B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6DBDE036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F040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Tese de Doutorado </w:t>
            </w:r>
            <w:proofErr w:type="spellStart"/>
            <w:r w:rsidRPr="008A1FE4">
              <w:rPr>
                <w:rFonts w:ascii="Arial" w:eastAsia="Times New Roman" w:hAnsi="Arial" w:cs="Arial"/>
                <w:color w:val="000000"/>
              </w:rPr>
              <w:t>co-orientada</w:t>
            </w:r>
            <w:proofErr w:type="spellEnd"/>
            <w:r w:rsidRPr="008A1FE4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(concluída)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C38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3059D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288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57CF13D0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616B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Dissertação de Mestrado </w:t>
            </w:r>
            <w:proofErr w:type="spellStart"/>
            <w:r w:rsidRPr="008A1FE4">
              <w:rPr>
                <w:rFonts w:ascii="Arial" w:eastAsia="Times New Roman" w:hAnsi="Arial" w:cs="Arial"/>
                <w:color w:val="000000"/>
              </w:rPr>
              <w:t>co-orientada</w:t>
            </w:r>
            <w:proofErr w:type="spellEnd"/>
            <w:r w:rsidRPr="008A1FE4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(concluída)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0BA2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FFD72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F612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6FDEB411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F565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Monografia de Especialização orientada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(concluída)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ED9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FD7A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E9F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016BEB98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D135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Orientação de Doutorado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em andamento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C0C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CB36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B0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2398DA38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D919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Orientação de Mestrado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em andamento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545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3A00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46A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5A577C8F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6B9D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A1FE4">
              <w:rPr>
                <w:rFonts w:ascii="Arial" w:eastAsia="Times New Roman" w:hAnsi="Arial" w:cs="Arial"/>
                <w:color w:val="000000"/>
              </w:rPr>
              <w:t>Co-orientação</w:t>
            </w:r>
            <w:proofErr w:type="spellEnd"/>
            <w:r w:rsidRPr="008A1FE4">
              <w:rPr>
                <w:rFonts w:ascii="Arial" w:eastAsia="Times New Roman" w:hAnsi="Arial" w:cs="Arial"/>
                <w:color w:val="000000"/>
              </w:rPr>
              <w:t xml:space="preserve"> de Doutorado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em andamento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34A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1197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082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6D2FF95C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635F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A1FE4">
              <w:rPr>
                <w:rFonts w:ascii="Arial" w:eastAsia="Times New Roman" w:hAnsi="Arial" w:cs="Arial"/>
                <w:color w:val="000000"/>
              </w:rPr>
              <w:t>Co-orientação</w:t>
            </w:r>
            <w:proofErr w:type="spellEnd"/>
            <w:r w:rsidRPr="008A1FE4">
              <w:rPr>
                <w:rFonts w:ascii="Arial" w:eastAsia="Times New Roman" w:hAnsi="Arial" w:cs="Arial"/>
                <w:color w:val="000000"/>
              </w:rPr>
              <w:t xml:space="preserve"> de Mestrado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em andamento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2328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081BB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D8B8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14C278C5" w14:textId="77777777" w:rsidTr="008B66A7">
        <w:trPr>
          <w:trHeight w:val="9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3BA0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Orientação de Trabalho de Conclusão de Curso de Graduação (TCC)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(concluído)</w:t>
            </w:r>
            <w:r w:rsidRPr="008A1FE4">
              <w:rPr>
                <w:rFonts w:ascii="Arial" w:eastAsia="Times New Roman" w:hAnsi="Arial" w:cs="Arial"/>
                <w:color w:val="000000"/>
              </w:rPr>
              <w:t xml:space="preserve"> - Monografia/Estágio Supervisionado Obrigatório (ESO) -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(Máximo 10 pontos)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570B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22CB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5681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7BD6DB94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D23F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Iniciação Tecnológica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concluída</w:t>
            </w:r>
            <w:r w:rsidRPr="008A1FE4">
              <w:rPr>
                <w:rFonts w:ascii="Arial" w:eastAsia="Times New Roman" w:hAnsi="Arial" w:cs="Arial"/>
                <w:color w:val="00000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629A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06BC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EC0F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409DA0E5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BEB0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Iniciação Empreendedora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concluída</w:t>
            </w:r>
            <w:r w:rsidRPr="008A1FE4">
              <w:rPr>
                <w:rFonts w:ascii="Arial" w:eastAsia="Times New Roman" w:hAnsi="Arial" w:cs="Arial"/>
                <w:color w:val="00000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64F0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F46E4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94D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1D743F4F" w14:textId="77777777" w:rsidTr="008B66A7">
        <w:tblPrEx>
          <w:tblW w:w="9122" w:type="dxa"/>
          <w:tblCellMar>
            <w:left w:w="70" w:type="dxa"/>
            <w:right w:w="70" w:type="dxa"/>
          </w:tblCellMar>
          <w:tblPrExChange w:id="13" w:author="US" w:date="2025-10-20T16:22:00Z">
            <w:tblPrEx>
              <w:tblW w:w="9122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40"/>
          <w:trPrChange w:id="14" w:author="US" w:date="2025-10-20T16:22:00Z">
            <w:trPr>
              <w:gridAfter w:val="0"/>
              <w:trHeight w:val="540"/>
            </w:trPr>
          </w:trPrChange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5" w:author="US" w:date="2025-10-20T16:22:00Z">
              <w:tcPr>
                <w:tcW w:w="4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A325238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Iniciação Científica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concluída</w:t>
            </w:r>
            <w:r w:rsidRPr="008A1FE4">
              <w:rPr>
                <w:rFonts w:ascii="Arial" w:eastAsia="Times New Roman" w:hAnsi="Arial" w:cs="Arial"/>
                <w:color w:val="00000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6" w:author="US" w:date="2025-10-20T16:22:00Z">
              <w:tcPr>
                <w:tcW w:w="170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789372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PrChange w:id="17" w:author="US" w:date="2025-10-20T16:22:00Z">
              <w:tcPr>
                <w:tcW w:w="141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61613CE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" w:author="US" w:date="2025-10-20T16:22:00Z">
              <w:tcPr>
                <w:tcW w:w="147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802C60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0D742DF7" w14:textId="77777777" w:rsidTr="008B66A7">
        <w:tblPrEx>
          <w:tblW w:w="9122" w:type="dxa"/>
          <w:tblCellMar>
            <w:left w:w="70" w:type="dxa"/>
            <w:right w:w="70" w:type="dxa"/>
          </w:tblCellMar>
          <w:tblPrExChange w:id="19" w:author="US" w:date="2025-10-20T16:22:00Z">
            <w:tblPrEx>
              <w:tblW w:w="9122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40"/>
          <w:trPrChange w:id="20" w:author="US" w:date="2025-10-20T16:22:00Z">
            <w:trPr>
              <w:gridAfter w:val="0"/>
              <w:trHeight w:val="540"/>
            </w:trPr>
          </w:trPrChange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1" w:author="US" w:date="2025-10-20T16:22:00Z">
              <w:tcPr>
                <w:tcW w:w="4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FAD6CE1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lastRenderedPageBreak/>
              <w:t xml:space="preserve">Iniciação Tecnológica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em andamento</w:t>
            </w:r>
            <w:r w:rsidRPr="008A1FE4">
              <w:rPr>
                <w:rFonts w:ascii="Arial" w:eastAsia="Times New Roman" w:hAnsi="Arial" w:cs="Arial"/>
                <w:color w:val="000000"/>
              </w:rPr>
              <w:t xml:space="preserve"> por ano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2" w:author="US" w:date="2025-10-20T16:22:00Z">
              <w:tcPr>
                <w:tcW w:w="170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36A98A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PrChange w:id="23" w:author="US" w:date="2025-10-20T16:22:00Z">
              <w:tcPr>
                <w:tcW w:w="141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B12D6A5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" w:author="US" w:date="2025-10-20T16:22:00Z">
              <w:tcPr>
                <w:tcW w:w="147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CC144AB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56DF29BF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080A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Iniciação Empreendedora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em andamento</w:t>
            </w:r>
            <w:r w:rsidRPr="008A1FE4">
              <w:rPr>
                <w:rFonts w:ascii="Arial" w:eastAsia="Times New Roman" w:hAnsi="Arial" w:cs="Arial"/>
                <w:color w:val="00000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410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1</w:t>
            </w:r>
            <w:ins w:id="25" w:author="US" w:date="2025-10-20T16:22:00Z">
              <w:r>
                <w:rPr>
                  <w:rFonts w:ascii="Arial" w:eastAsia="Times New Roman" w:hAnsi="Arial" w:cs="Arial"/>
                  <w:color w:val="000000"/>
                </w:rPr>
                <w:t>,0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C5168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E89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4CFAA6BC" w14:textId="77777777" w:rsidTr="008B66A7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6545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 xml:space="preserve">Iniciação Científica </w:t>
            </w:r>
            <w:r w:rsidRPr="008A1FE4">
              <w:rPr>
                <w:rFonts w:ascii="Arial" w:eastAsia="Times New Roman" w:hAnsi="Arial" w:cs="Arial"/>
                <w:b/>
                <w:bCs/>
                <w:color w:val="000000"/>
              </w:rPr>
              <w:t>em andamento</w:t>
            </w:r>
            <w:r w:rsidRPr="008A1FE4">
              <w:rPr>
                <w:rFonts w:ascii="Arial" w:eastAsia="Times New Roman" w:hAnsi="Arial" w:cs="Arial"/>
                <w:color w:val="00000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DC96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eastAsia="Times New Roman" w:hAnsi="Arial" w:cs="Arial"/>
                <w:color w:val="00000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93C2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D5CA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27E7D" w:rsidRPr="008A1FE4" w14:paraId="104AA81A" w14:textId="77777777" w:rsidTr="008B66A7">
        <w:trPr>
          <w:trHeight w:val="1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B59FB" w14:textId="77777777" w:rsidR="00527E7D" w:rsidRPr="008A1FE4" w:rsidRDefault="00527E7D" w:rsidP="008B66A7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6817CA4C" w14:textId="77777777" w:rsidR="00527E7D" w:rsidRPr="008A1FE4" w:rsidRDefault="00527E7D" w:rsidP="008B66A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hAnsi="Arial" w:cs="Arial"/>
                <w:b/>
                <w:bCs/>
                <w:color w:val="000000"/>
              </w:rPr>
              <w:t>TOTAL DE PONTOS OBTIDOS NA AUTOAVALIAÇÃO</w:t>
            </w:r>
          </w:p>
        </w:tc>
        <w:tc>
          <w:tcPr>
            <w:tcW w:w="4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8B6D3" w14:textId="77777777" w:rsidR="00527E7D" w:rsidRPr="008A1FE4" w:rsidRDefault="00527E7D" w:rsidP="008B66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A1F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B1FB335" w14:textId="77777777" w:rsidR="00527E7D" w:rsidRDefault="00527E7D" w:rsidP="00527E7D">
      <w:pPr>
        <w:spacing w:line="240" w:lineRule="auto"/>
        <w:jc w:val="center"/>
        <w:rPr>
          <w:rFonts w:ascii="Arial" w:hAnsi="Arial" w:cs="Arial"/>
          <w:b/>
        </w:rPr>
      </w:pPr>
    </w:p>
    <w:p w14:paraId="2A2AAFDA" w14:textId="71A2FC5F" w:rsidR="00527E7D" w:rsidRDefault="00527E7D" w:rsidP="00527E7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6298966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</w:rPr>
      </w:pPr>
      <w:r w:rsidRPr="008A1FE4">
        <w:rPr>
          <w:rFonts w:ascii="Arial" w:hAnsi="Arial" w:cs="Arial"/>
          <w:b/>
        </w:rPr>
        <w:lastRenderedPageBreak/>
        <w:t>ANEXO III</w:t>
      </w:r>
    </w:p>
    <w:p w14:paraId="0288C282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  <w:bCs/>
        </w:rPr>
      </w:pPr>
      <w:r w:rsidRPr="008A1FE4">
        <w:rPr>
          <w:rFonts w:ascii="Arial" w:hAnsi="Arial" w:cs="Arial"/>
          <w:b/>
          <w:bCs/>
        </w:rPr>
        <w:t>CRITÉRIOS DE AVALIAÇÃO DA PROPOSTA DE DESENVOLVIMENTO TECNOLÓGICO E INOVAÇÃO</w:t>
      </w:r>
    </w:p>
    <w:p w14:paraId="539AAE65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7021493C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  <w:bCs/>
          <w:u w:val="single"/>
        </w:rPr>
      </w:pPr>
      <w:r w:rsidRPr="008A1FE4">
        <w:rPr>
          <w:rFonts w:ascii="Arial" w:hAnsi="Arial" w:cs="Arial"/>
          <w:b/>
          <w:bCs/>
          <w:u w:val="single"/>
        </w:rPr>
        <w:t>AVALIAÇÃO DO PROJETO</w:t>
      </w:r>
    </w:p>
    <w:p w14:paraId="48036CE5" w14:textId="77777777" w:rsidR="00527E7D" w:rsidRPr="008A1FE4" w:rsidRDefault="00527E7D" w:rsidP="00527E7D">
      <w:pPr>
        <w:spacing w:line="240" w:lineRule="auto"/>
        <w:rPr>
          <w:rFonts w:ascii="Arial" w:hAnsi="Arial" w:cs="Arial"/>
          <w:u w:val="single"/>
        </w:rPr>
      </w:pPr>
    </w:p>
    <w:p w14:paraId="46756ED3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  <w:r w:rsidRPr="008A1FE4">
        <w:rPr>
          <w:rFonts w:ascii="Arial" w:hAnsi="Arial" w:cs="Arial"/>
        </w:rPr>
        <w:t>O Resumo sintetiza de forma clara o conteúdo do Projeto? (1,0 ponto)</w:t>
      </w:r>
    </w:p>
    <w:p w14:paraId="22296221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</w:p>
    <w:p w14:paraId="28A65EC9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  <w:r w:rsidRPr="008A1FE4">
        <w:rPr>
          <w:rFonts w:ascii="Arial" w:hAnsi="Arial" w:cs="Arial"/>
        </w:rPr>
        <w:t>Introdução (2,0 pontos)</w:t>
      </w:r>
    </w:p>
    <w:p w14:paraId="118F13D9" w14:textId="77777777" w:rsidR="00527E7D" w:rsidRPr="008A1FE4" w:rsidRDefault="00527E7D" w:rsidP="00527E7D">
      <w:pPr>
        <w:spacing w:line="240" w:lineRule="auto"/>
        <w:ind w:left="567"/>
        <w:rPr>
          <w:rFonts w:ascii="Arial" w:hAnsi="Arial" w:cs="Arial"/>
        </w:rPr>
      </w:pPr>
      <w:r w:rsidRPr="008A1FE4">
        <w:rPr>
          <w:rFonts w:ascii="Arial" w:hAnsi="Arial" w:cs="Arial"/>
        </w:rPr>
        <w:t>O estado da técnica está alinhado ao projeto proposto?</w:t>
      </w:r>
    </w:p>
    <w:p w14:paraId="38F9229B" w14:textId="77777777" w:rsidR="00527E7D" w:rsidRPr="008A1FE4" w:rsidRDefault="00527E7D" w:rsidP="00527E7D">
      <w:pPr>
        <w:spacing w:line="240" w:lineRule="auto"/>
        <w:ind w:left="567"/>
        <w:rPr>
          <w:rFonts w:ascii="Arial" w:hAnsi="Arial" w:cs="Arial"/>
        </w:rPr>
      </w:pPr>
      <w:r w:rsidRPr="008A1FE4">
        <w:rPr>
          <w:rFonts w:ascii="Arial" w:hAnsi="Arial" w:cs="Arial"/>
        </w:rPr>
        <w:t>Há identificação de um ato ou atividade inventiva?</w:t>
      </w:r>
    </w:p>
    <w:p w14:paraId="48B165AE" w14:textId="77777777" w:rsidR="00527E7D" w:rsidRPr="008A1FE4" w:rsidRDefault="00527E7D" w:rsidP="00527E7D">
      <w:pPr>
        <w:spacing w:line="240" w:lineRule="auto"/>
        <w:ind w:left="567"/>
        <w:rPr>
          <w:rFonts w:ascii="Arial" w:hAnsi="Arial" w:cs="Arial"/>
        </w:rPr>
      </w:pPr>
      <w:r w:rsidRPr="008A1FE4">
        <w:rPr>
          <w:rFonts w:ascii="Arial" w:hAnsi="Arial" w:cs="Arial"/>
        </w:rPr>
        <w:t>Literatura utilizada inclui uso de informações tecnológicas em bases de patentes?</w:t>
      </w:r>
    </w:p>
    <w:p w14:paraId="5896A817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</w:p>
    <w:p w14:paraId="26BB5911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  <w:r w:rsidRPr="008A1FE4">
        <w:rPr>
          <w:rFonts w:ascii="Arial" w:hAnsi="Arial" w:cs="Arial"/>
        </w:rPr>
        <w:t>Justificativa (2,0 pontos)</w:t>
      </w:r>
    </w:p>
    <w:p w14:paraId="7C54AB6D" w14:textId="77777777" w:rsidR="00527E7D" w:rsidRPr="008A1FE4" w:rsidRDefault="00527E7D" w:rsidP="00527E7D">
      <w:pPr>
        <w:spacing w:line="240" w:lineRule="auto"/>
        <w:ind w:left="567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Há identificação de aplicação industrial ou relevância econômica associada à execução do projeto (processo, produto, software, marca, indicação geográfica, desenho industrial)?</w:t>
      </w:r>
    </w:p>
    <w:p w14:paraId="57417506" w14:textId="77777777" w:rsidR="00527E7D" w:rsidRPr="008A1FE4" w:rsidRDefault="00527E7D" w:rsidP="00527E7D">
      <w:pPr>
        <w:spacing w:line="240" w:lineRule="auto"/>
        <w:ind w:left="567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Identificação de um ato ou atividade inventiva a ser investigado?</w:t>
      </w:r>
    </w:p>
    <w:p w14:paraId="05334DE9" w14:textId="77777777" w:rsidR="00527E7D" w:rsidRPr="008A1FE4" w:rsidRDefault="00527E7D" w:rsidP="00527E7D">
      <w:pPr>
        <w:spacing w:line="240" w:lineRule="auto"/>
        <w:ind w:left="567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Contribuição do Projeto ao Desenvolvimento Tecnológico e Inovação à área de conhecimento.</w:t>
      </w:r>
    </w:p>
    <w:p w14:paraId="1C40983F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</w:p>
    <w:p w14:paraId="751D6FFE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  <w:r w:rsidRPr="008A1FE4">
        <w:rPr>
          <w:rFonts w:ascii="Arial" w:hAnsi="Arial" w:cs="Arial"/>
        </w:rPr>
        <w:t>Metodologia (2,0 pontos)</w:t>
      </w:r>
    </w:p>
    <w:p w14:paraId="055E4B94" w14:textId="77777777" w:rsidR="00527E7D" w:rsidRPr="008A1FE4" w:rsidRDefault="00527E7D" w:rsidP="00527E7D">
      <w:pPr>
        <w:spacing w:line="240" w:lineRule="auto"/>
        <w:ind w:left="567"/>
        <w:rPr>
          <w:rFonts w:ascii="Arial" w:hAnsi="Arial" w:cs="Arial"/>
        </w:rPr>
      </w:pPr>
      <w:r w:rsidRPr="008A1FE4">
        <w:rPr>
          <w:rFonts w:ascii="Arial" w:hAnsi="Arial" w:cs="Arial"/>
        </w:rPr>
        <w:t>A metodologia está adequada ao(s) objetivo(s) proposto(s)?</w:t>
      </w:r>
    </w:p>
    <w:p w14:paraId="0D861A40" w14:textId="77777777" w:rsidR="00527E7D" w:rsidRPr="008A1FE4" w:rsidRDefault="00527E7D" w:rsidP="00527E7D">
      <w:pPr>
        <w:spacing w:line="240" w:lineRule="auto"/>
        <w:ind w:left="567"/>
        <w:rPr>
          <w:rFonts w:ascii="Arial" w:hAnsi="Arial" w:cs="Arial"/>
        </w:rPr>
      </w:pPr>
      <w:r w:rsidRPr="008A1FE4">
        <w:rPr>
          <w:rFonts w:ascii="Arial" w:hAnsi="Arial" w:cs="Arial"/>
        </w:rPr>
        <w:t>Clareza na descrição do(s) método(s) proposto(s)</w:t>
      </w:r>
    </w:p>
    <w:p w14:paraId="6CA9C68A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</w:rPr>
      </w:pPr>
    </w:p>
    <w:p w14:paraId="48328C4D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</w:p>
    <w:p w14:paraId="563D3CAA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Adequação do Projeto ao tema DESENVOLVIMENTO TECONOLÓGICO E/OU INOVAÇÃO segundo o Manual de Oslo (3,0 pontos)</w:t>
      </w:r>
    </w:p>
    <w:p w14:paraId="064D25AB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</w:p>
    <w:p w14:paraId="58AAD7C7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  <w:r w:rsidRPr="008A1FE4">
        <w:rPr>
          <w:rFonts w:ascii="Arial" w:hAnsi="Arial" w:cs="Arial"/>
        </w:rPr>
        <w:t>Comentários sobre o Projeto (Justificar o conceito atribuído abaixo de 7,0 pontos)</w:t>
      </w:r>
    </w:p>
    <w:p w14:paraId="2D24D226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</w:p>
    <w:p w14:paraId="789EC202" w14:textId="77777777" w:rsidR="00527E7D" w:rsidRPr="008A1FE4" w:rsidRDefault="00527E7D" w:rsidP="00527E7D">
      <w:pPr>
        <w:spacing w:line="240" w:lineRule="auto"/>
        <w:rPr>
          <w:rFonts w:ascii="Arial" w:hAnsi="Arial" w:cs="Arial"/>
        </w:rPr>
      </w:pPr>
    </w:p>
    <w:p w14:paraId="7D85CE7E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</w:rPr>
      </w:pPr>
      <w:r w:rsidRPr="008A1FE4">
        <w:rPr>
          <w:rFonts w:ascii="Arial" w:hAnsi="Arial" w:cs="Arial"/>
        </w:rPr>
        <w:t>NOTA DO PROJETO: (0 – 10 PONTOS): _______________________________</w:t>
      </w:r>
    </w:p>
    <w:p w14:paraId="114FBD13" w14:textId="77777777" w:rsidR="00527E7D" w:rsidRDefault="00527E7D" w:rsidP="00527E7D">
      <w:pPr>
        <w:spacing w:line="240" w:lineRule="auto"/>
        <w:jc w:val="center"/>
        <w:rPr>
          <w:rFonts w:ascii="Arial" w:hAnsi="Arial" w:cs="Arial"/>
        </w:rPr>
      </w:pPr>
    </w:p>
    <w:p w14:paraId="3B153AC6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</w:rPr>
      </w:pPr>
    </w:p>
    <w:p w14:paraId="387C9299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  <w:b/>
          <w:bCs/>
          <w:u w:val="single"/>
        </w:rPr>
      </w:pPr>
      <w:r w:rsidRPr="008A1FE4">
        <w:rPr>
          <w:rFonts w:ascii="Arial" w:hAnsi="Arial" w:cs="Arial"/>
          <w:b/>
          <w:bCs/>
          <w:u w:val="single"/>
        </w:rPr>
        <w:lastRenderedPageBreak/>
        <w:t>AVALIAÇÃO DO PLANO DE TRABALHO</w:t>
      </w:r>
    </w:p>
    <w:p w14:paraId="1E10DB2A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  <w:u w:val="single"/>
        </w:rPr>
      </w:pPr>
    </w:p>
    <w:p w14:paraId="07B49D19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- Adequação das atividades previstas à natureza da Iniciação em Desenvolvimento Tecnológico e Inovação (3,0 pontos)</w:t>
      </w:r>
    </w:p>
    <w:p w14:paraId="36FB7C75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</w:p>
    <w:p w14:paraId="68E26D11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As atividades são condizentes com ações específicas para um bolsista de iniciação em Desenvolvimento Tecnológico e Inovação?</w:t>
      </w:r>
    </w:p>
    <w:p w14:paraId="517F19D7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As atividades do discente são importantes, ou contribuem, para que o projeto seja executado?</w:t>
      </w:r>
    </w:p>
    <w:p w14:paraId="140F1FD4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</w:p>
    <w:p w14:paraId="2344CFE0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- Objetivos (1,0 pontos)</w:t>
      </w:r>
    </w:p>
    <w:p w14:paraId="21E77F45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</w:p>
    <w:p w14:paraId="490A4B10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Exposição clara e sucinta dos objetivos do Plano de Trabalho?</w:t>
      </w:r>
    </w:p>
    <w:p w14:paraId="2AEE8C37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Coerência dos objetivos com a proposta do Projeto em Desenvolvimento Tecnológico e Inovação?</w:t>
      </w:r>
    </w:p>
    <w:p w14:paraId="1C85E6EF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</w:p>
    <w:p w14:paraId="57F92734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Metodologia (3,0 pontos)</w:t>
      </w:r>
    </w:p>
    <w:p w14:paraId="0C61E191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</w:p>
    <w:p w14:paraId="22172BD4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A metodologia está adequada ao(s) objetivo(s) proposto(s) no Plano de Trabalho?</w:t>
      </w:r>
    </w:p>
    <w:p w14:paraId="6DF927AC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Clareza na descrição do(s) método(s) proposto(s) no Plano de Trabalho?</w:t>
      </w:r>
    </w:p>
    <w:p w14:paraId="0A73F284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O discente terá material disponível para realização das atividades?</w:t>
      </w:r>
    </w:p>
    <w:p w14:paraId="1D2B5D57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</w:p>
    <w:p w14:paraId="23A88C9A" w14:textId="77777777" w:rsidR="00527E7D" w:rsidRPr="008A1FE4" w:rsidRDefault="00527E7D" w:rsidP="00527E7D">
      <w:pPr>
        <w:spacing w:line="240" w:lineRule="auto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Viabilidade na execução das atividades propostas no cronograma do Plano de Trabalho (3,0 pontos)</w:t>
      </w:r>
    </w:p>
    <w:p w14:paraId="1426BA0D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Distribuição da(s) atividade(s) proposta(s), contempla(m) o(s) objetivo(s) proposto(s)?</w:t>
      </w:r>
    </w:p>
    <w:p w14:paraId="2CBC50DA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Adequação da(s) atividade(s) proposta(s) com os procedimentos metodológicos do Plano de</w:t>
      </w:r>
    </w:p>
    <w:p w14:paraId="4F7683A6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Trabalho?</w:t>
      </w:r>
    </w:p>
    <w:p w14:paraId="10A569F3" w14:textId="77777777" w:rsidR="00527E7D" w:rsidRPr="008A1FE4" w:rsidRDefault="00527E7D" w:rsidP="00527E7D">
      <w:pPr>
        <w:spacing w:line="240" w:lineRule="auto"/>
        <w:ind w:left="709"/>
        <w:jc w:val="both"/>
        <w:rPr>
          <w:rFonts w:ascii="Arial" w:hAnsi="Arial" w:cs="Arial"/>
        </w:rPr>
      </w:pPr>
      <w:r w:rsidRPr="008A1FE4">
        <w:rPr>
          <w:rFonts w:ascii="Arial" w:hAnsi="Arial" w:cs="Arial"/>
        </w:rPr>
        <w:t>Contempla período destinado a geração de Produto(s) e/ou atribuições com o Programa de Iniciação em Desenvolvimento Tecnológico e Inovação (Relatórios Técnicos, Resumos, depósito de patentes, contratos de PI, Artigos)</w:t>
      </w:r>
    </w:p>
    <w:p w14:paraId="34DE3F4F" w14:textId="77777777" w:rsidR="00527E7D" w:rsidRPr="00A94934" w:rsidRDefault="00527E7D" w:rsidP="00527E7D">
      <w:pPr>
        <w:spacing w:line="240" w:lineRule="auto"/>
        <w:ind w:left="709"/>
        <w:jc w:val="both"/>
        <w:rPr>
          <w:rFonts w:ascii="Arial" w:hAnsi="Arial" w:cs="Arial"/>
          <w:sz w:val="4"/>
          <w:szCs w:val="4"/>
        </w:rPr>
      </w:pPr>
    </w:p>
    <w:p w14:paraId="4D2F7DBC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</w:rPr>
      </w:pPr>
      <w:r w:rsidRPr="008A1FE4">
        <w:rPr>
          <w:rFonts w:ascii="Arial" w:hAnsi="Arial" w:cs="Arial"/>
        </w:rPr>
        <w:t>Comentários sobre o Plano de Trabalho (</w:t>
      </w:r>
      <w:r w:rsidRPr="008A1FE4">
        <w:rPr>
          <w:rFonts w:ascii="Arial" w:hAnsi="Arial" w:cs="Arial"/>
          <w:b/>
          <w:bCs/>
        </w:rPr>
        <w:t>Justificar os conceitos atribuídos abaixo de 7,0 pontos</w:t>
      </w:r>
      <w:r w:rsidRPr="008A1FE4">
        <w:rPr>
          <w:rFonts w:ascii="Arial" w:hAnsi="Arial" w:cs="Arial"/>
        </w:rPr>
        <w:t>)</w:t>
      </w:r>
    </w:p>
    <w:p w14:paraId="31F76C71" w14:textId="77777777" w:rsidR="00527E7D" w:rsidRPr="008A1FE4" w:rsidRDefault="00527E7D" w:rsidP="00527E7D">
      <w:pPr>
        <w:spacing w:line="240" w:lineRule="auto"/>
        <w:jc w:val="center"/>
        <w:rPr>
          <w:rFonts w:ascii="Arial" w:hAnsi="Arial" w:cs="Arial"/>
        </w:rPr>
      </w:pPr>
    </w:p>
    <w:p w14:paraId="2D287C16" w14:textId="65F3780F" w:rsidR="00527E7D" w:rsidRDefault="00527E7D" w:rsidP="00527E7D">
      <w:pPr>
        <w:spacing w:line="240" w:lineRule="auto"/>
        <w:jc w:val="center"/>
        <w:rPr>
          <w:rFonts w:ascii="Arial" w:hAnsi="Arial" w:cs="Arial"/>
          <w:b/>
        </w:rPr>
      </w:pPr>
      <w:r w:rsidRPr="008A1FE4">
        <w:rPr>
          <w:rFonts w:ascii="Arial" w:hAnsi="Arial" w:cs="Arial"/>
        </w:rPr>
        <w:t>NOTA DO PLANO DE TRABALHO: (0 – 10 PONTOS): ________________________</w:t>
      </w:r>
    </w:p>
    <w:p w14:paraId="793CC3A5" w14:textId="77777777" w:rsidR="00FF27E9" w:rsidRDefault="00FF27E9"/>
    <w:sectPr w:rsidR="00FF27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">
    <w15:presenceInfo w15:providerId="None" w15:userId="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7D"/>
    <w:rsid w:val="00527E7D"/>
    <w:rsid w:val="0079646B"/>
    <w:rsid w:val="00A85279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0A31"/>
  <w15:chartTrackingRefBased/>
  <w15:docId w15:val="{0A03EC51-E6A8-4F65-BB68-4AEA0A46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E7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2025-10-21T12:38:00Z</dcterms:created>
  <dcterms:modified xsi:type="dcterms:W3CDTF">2025-10-21T12:40:00Z</dcterms:modified>
</cp:coreProperties>
</file>